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PVIS-160706453-18</_dlc_DocId>
    <_dlc_DocIdUrl xmlns="58896280-883f-49e1-8f2c-86b01e3ff616">
      <Url>https://projektai.intranet.litgrid.eu/PWA/Molėtų TP RAA ir TSPĮ/_layouts/15/DocIdRedir.aspx?ID=PVIS-160706453-18</Url>
      <Description>PVIS-160706453-18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E2DC3C-3E2C-4C27-9CF4-8985D86FC98E}"/>
</file>

<file path=customXml/itemProps3.xml><?xml version="1.0" encoding="utf-8"?>
<ds:datastoreItem xmlns:ds="http://schemas.openxmlformats.org/officeDocument/2006/customXml" ds:itemID="{C5B2EA19-1BE1-48C8-9D4C-F2984FE79A67}"/>
</file>

<file path=customXml/itemProps4.xml><?xml version="1.0" encoding="utf-8"?>
<ds:datastoreItem xmlns:ds="http://schemas.openxmlformats.org/officeDocument/2006/customXml" ds:itemID="{115175EC-8350-4BC2-8D49-00BAB442D969}"/>
</file>

<file path=customXml/itemProps5.xml><?xml version="1.0" encoding="utf-8"?>
<ds:datastoreItem xmlns:ds="http://schemas.openxmlformats.org/officeDocument/2006/customXml" ds:itemID="{E9A6040C-225F-45E8-B631-85FECBE6E3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0x01010066872F3CC8F7D84995438B893169A080020007C803F997727241AE91EE84FE5EC3F1</vt:lpwstr>
  </property>
  <property fmtid="{D5CDD505-2E9C-101B-9397-08002B2CF9AE}" pid="10" name="_dlc_DocIdItemGuid">
    <vt:lpwstr>5158cfe1-5f9c-452a-9996-3824fa849d6b</vt:lpwstr>
  </property>
</Properties>
</file>